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708" w:rsidRPr="00C36708" w:rsidRDefault="00C36708" w:rsidP="00C36708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C36708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обществознанию Экономика семьи 7 класс</w:t>
      </w:r>
    </w:p>
    <w:p w:rsidR="00C36708" w:rsidRPr="00C36708" w:rsidRDefault="00C36708" w:rsidP="00C36708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C36708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обществознанию Экономика семьи для учащихся 7 класса с ответами. Те</w:t>
      </w:r>
      <w:proofErr w:type="gramStart"/>
      <w:r w:rsidRPr="00C36708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C36708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варианте по 9 заданий.</w:t>
      </w:r>
    </w:p>
    <w:p w:rsidR="00C36708" w:rsidRPr="00C36708" w:rsidRDefault="00C36708" w:rsidP="00C36708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C36708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C36708" w:rsidRPr="00C36708" w:rsidRDefault="00C36708" w:rsidP="00C36708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C3670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План доходов и расходов семьи — пример</w:t>
        </w:r>
      </w:ins>
    </w:p>
    <w:p w:rsidR="00C36708" w:rsidRPr="00C36708" w:rsidRDefault="00C36708" w:rsidP="00C36708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семейного бюджета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семейных накоплений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семейных потребностей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семейных затрат</w:t>
        </w:r>
      </w:ins>
    </w:p>
    <w:p w:rsidR="00C36708" w:rsidRPr="00C36708" w:rsidRDefault="00C36708" w:rsidP="00C36708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C3670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Ивановы вырастили крыжовник на дачном участке. Из час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ти ягод мама сварила варенье, а остальные купила соседка. Полученные деньги стали частью</w:t>
        </w:r>
      </w:ins>
    </w:p>
    <w:p w:rsidR="00C36708" w:rsidRPr="00C36708" w:rsidRDefault="00C36708" w:rsidP="00C36708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переменных доходов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фиксированных доходов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социальных выплат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произвольных расходов</w:t>
        </w:r>
      </w:ins>
    </w:p>
    <w:p w:rsidR="00C36708" w:rsidRPr="00C36708" w:rsidRDefault="00C36708" w:rsidP="00C36708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C3670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Рантье </w:t>
        </w:r>
        <w:proofErr w:type="gramStart"/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-э</w:t>
        </w:r>
        <w:proofErr w:type="gramEnd"/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то прослойка людей, которые</w:t>
        </w:r>
      </w:ins>
    </w:p>
    <w:p w:rsidR="00C36708" w:rsidRPr="00C36708" w:rsidRDefault="00C36708" w:rsidP="00C36708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не имеют никаких доходов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живут на проценты от банковских вкладов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занимаются умственным трудом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живут на социальные выплаты</w:t>
        </w:r>
      </w:ins>
    </w:p>
    <w:p w:rsidR="00C36708" w:rsidRPr="00C36708" w:rsidRDefault="00C36708" w:rsidP="00C36708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C3670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Продолжительность трудового дня для подростков 14-16 лет, которые посещают школу и работают, должна составлять</w:t>
        </w:r>
      </w:ins>
    </w:p>
    <w:p w:rsidR="00C36708" w:rsidRPr="00C36708" w:rsidRDefault="00C36708" w:rsidP="00C36708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не более 2, 5 часа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не более 3 часов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не более 4 часов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подросток не может поступить на работу, если он ещё учится в школе</w:t>
        </w:r>
      </w:ins>
    </w:p>
    <w:p w:rsidR="00C36708" w:rsidRPr="00C36708" w:rsidRDefault="00C36708" w:rsidP="00C36708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C3670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Что из перечисленного свидетельствует о рациональном ведении домашнего хозяйства?</w:t>
        </w:r>
      </w:ins>
    </w:p>
    <w:p w:rsidR="00C36708" w:rsidRPr="00C36708" w:rsidRDefault="00C36708" w:rsidP="00C36708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экономия на продуктах питания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высокий уровень заработной платы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3) жизнь по принципу «по доходу и расход»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отказ от дорогих покупок</w:t>
        </w:r>
      </w:ins>
    </w:p>
    <w:p w:rsidR="00C36708" w:rsidRPr="00C36708" w:rsidRDefault="00C36708" w:rsidP="00C36708">
      <w:pPr>
        <w:shd w:val="clear" w:color="auto" w:fill="FFFFFF"/>
        <w:spacing w:after="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C3670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Найдите слово (словосочетание), которое является лишним среди </w:t>
        </w:r>
        <w:proofErr w:type="gramStart"/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перечисленного</w:t>
        </w:r>
        <w:proofErr w:type="gramEnd"/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, и запишите цифру, под которой оно указано.</w:t>
        </w:r>
      </w:ins>
    </w:p>
    <w:p w:rsidR="00C36708" w:rsidRPr="00C36708" w:rsidRDefault="00C36708" w:rsidP="00C36708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Расходы на питание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приобретение предметов роскоши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оплата жилья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уплата налогов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транспортные расходы</w:t>
        </w:r>
      </w:ins>
    </w:p>
    <w:p w:rsidR="00C36708" w:rsidRPr="00C36708" w:rsidRDefault="00C36708" w:rsidP="00C36708">
      <w:pPr>
        <w:shd w:val="clear" w:color="auto" w:fill="FFFFFF"/>
        <w:spacing w:after="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C3670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денежными средствами / видами деятельности и составными частями семейного бюджета: к каждому элементу первого столбца подберите соответствующий элемент из второго столбца.</w:t>
        </w:r>
      </w:ins>
    </w:p>
    <w:p w:rsidR="00C36708" w:rsidRPr="00C36708" w:rsidRDefault="00C36708" w:rsidP="00C36708">
      <w:pPr>
        <w:shd w:val="clear" w:color="auto" w:fill="FFFFFF"/>
        <w:spacing w:after="390" w:line="315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29" w:author="Unknown">
        <w:r w:rsidRPr="00C36708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Денежные средства / виды деятельности</w:t>
        </w:r>
      </w:ins>
    </w:p>
    <w:p w:rsidR="00C36708" w:rsidRPr="00C36708" w:rsidRDefault="00C36708" w:rsidP="00C36708">
      <w:pPr>
        <w:shd w:val="clear" w:color="auto" w:fill="FFFFFF"/>
        <w:spacing w:after="39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заработная плата родителей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содержание сына в детском саду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занятия дочери в музыкальной школе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пенсия дедушки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Д) стипендия учащегося колледжа</w:t>
        </w:r>
      </w:ins>
    </w:p>
    <w:p w:rsidR="00C36708" w:rsidRPr="00C36708" w:rsidRDefault="00C36708" w:rsidP="00C36708">
      <w:pPr>
        <w:shd w:val="clear" w:color="auto" w:fill="FFFFFF"/>
        <w:spacing w:after="390" w:line="315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33" w:author="Unknown">
        <w:r w:rsidRPr="00C36708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Семейный бюджет</w:t>
        </w:r>
      </w:ins>
    </w:p>
    <w:p w:rsidR="00C36708" w:rsidRPr="00C36708" w:rsidRDefault="00C36708" w:rsidP="00C36708">
      <w:pPr>
        <w:shd w:val="clear" w:color="auto" w:fill="FFFFFF"/>
        <w:spacing w:after="39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доходная часть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расходная часть</w:t>
        </w:r>
      </w:ins>
    </w:p>
    <w:p w:rsidR="00C36708" w:rsidRPr="00C36708" w:rsidRDefault="00C36708" w:rsidP="00C36708">
      <w:pPr>
        <w:shd w:val="clear" w:color="auto" w:fill="FFFFFF"/>
        <w:spacing w:after="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C3670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</w:t>
        </w:r>
      </w:ins>
    </w:p>
    <w:p w:rsidR="00C36708" w:rsidRPr="00C36708" w:rsidRDefault="00C36708" w:rsidP="00C36708">
      <w:pPr>
        <w:shd w:val="clear" w:color="auto" w:fill="FFFFFF"/>
        <w:spacing w:after="39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 фиксированным доходам семьи относят доход от ком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мерческой деятельности членов семьи.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2) В ведении домашнего хозяйства нужно участвовать всем </w:t>
        </w:r>
        <w:proofErr w:type="gramStart"/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-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ч</w:t>
        </w:r>
        <w:proofErr w:type="gramEnd"/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ленам семьи.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Трудовой кодекс РФ устанавливает, что подросток мо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жет заключить трудовой договор и поступить на работу по достижении 14 лет.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 обязательным расходам семьи относится оплата ком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мунальных услуг.</w:t>
        </w:r>
      </w:ins>
    </w:p>
    <w:p w:rsidR="00C36708" w:rsidRPr="00C36708" w:rsidRDefault="00C36708" w:rsidP="00C36708">
      <w:pPr>
        <w:shd w:val="clear" w:color="auto" w:fill="FFFFFF"/>
        <w:spacing w:after="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C3670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</w:t>
        </w:r>
        <w:proofErr w:type="gramStart"/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ск в сх</w:t>
        </w:r>
        <w:proofErr w:type="gramEnd"/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еме.</w:t>
        </w:r>
      </w:ins>
    </w:p>
    <w:p w:rsidR="00C36708" w:rsidRPr="00C36708" w:rsidRDefault="00C36708" w:rsidP="00C36708">
      <w:pPr>
        <w:shd w:val="clear" w:color="auto" w:fill="FFFFFF"/>
        <w:spacing w:after="390" w:line="300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r>
        <w:rPr>
          <w:rFonts w:ascii="Segoe UI" w:eastAsia="Times New Roman" w:hAnsi="Segoe UI" w:cs="Segoe UI"/>
          <w:noProof/>
          <w:color w:val="555555"/>
          <w:sz w:val="26"/>
          <w:szCs w:val="26"/>
          <w:lang w:eastAsia="ru-RU"/>
        </w:rPr>
        <w:lastRenderedPageBreak/>
        <w:drawing>
          <wp:inline distT="0" distB="0" distL="0" distR="0">
            <wp:extent cx="3082290" cy="1283970"/>
            <wp:effectExtent l="0" t="0" r="3810" b="0"/>
            <wp:docPr id="5" name="Рисунок 5" descr="Тест по обществознанию Экономика семьи 1 вариант 9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ест по обществознанию Экономика семьи 1 вариант 9 задани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2290" cy="128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708" w:rsidRPr="00C36708" w:rsidRDefault="00C36708" w:rsidP="00C36708">
      <w:pPr>
        <w:shd w:val="clear" w:color="auto" w:fill="FFFFFF"/>
        <w:spacing w:line="300" w:lineRule="atLeast"/>
        <w:jc w:val="center"/>
        <w:textAlignment w:val="baseline"/>
        <w:rPr>
          <w:ins w:id="43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r>
        <w:rPr>
          <w:rFonts w:ascii="inherit" w:eastAsia="Times New Roman" w:hAnsi="inherit" w:cs="Times New Roman"/>
          <w:noProof/>
          <w:color w:val="A7D165"/>
          <w:sz w:val="26"/>
          <w:szCs w:val="26"/>
          <w:bdr w:val="none" w:sz="0" w:space="0" w:color="auto" w:frame="1"/>
          <w:lang w:eastAsia="ru-RU"/>
        </w:rPr>
        <w:t xml:space="preserve"> </w:t>
      </w:r>
      <w:bookmarkStart w:id="44" w:name="_GoBack"/>
      <w:bookmarkEnd w:id="44"/>
    </w:p>
    <w:p w:rsidR="00C36708" w:rsidRPr="00C36708" w:rsidRDefault="00C36708" w:rsidP="00C36708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45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46" w:author="Unknown">
        <w:r w:rsidRPr="00C36708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C36708" w:rsidRPr="00C36708" w:rsidRDefault="00C36708" w:rsidP="00C36708">
      <w:pPr>
        <w:shd w:val="clear" w:color="auto" w:fill="FFFFFF"/>
        <w:spacing w:after="0" w:line="300" w:lineRule="atLeast"/>
        <w:textAlignment w:val="baseline"/>
        <w:rPr>
          <w:ins w:id="4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8" w:author="Unknown">
        <w:r w:rsidRPr="00C3670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Семейный бюджет — это</w:t>
        </w:r>
      </w:ins>
    </w:p>
    <w:p w:rsidR="00C36708" w:rsidRPr="00C36708" w:rsidRDefault="00C36708" w:rsidP="00C36708">
      <w:pPr>
        <w:shd w:val="clear" w:color="auto" w:fill="FFFFFF"/>
        <w:spacing w:after="390" w:line="300" w:lineRule="atLeast"/>
        <w:textAlignment w:val="baseline"/>
        <w:rPr>
          <w:ins w:id="4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0" w:author="Unknown"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расходы семьи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доходы семьи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роспись доходов и расходов семьи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план будущих покупок</w:t>
        </w:r>
      </w:ins>
    </w:p>
    <w:p w:rsidR="00C36708" w:rsidRPr="00C36708" w:rsidRDefault="00C36708" w:rsidP="00C36708">
      <w:pPr>
        <w:shd w:val="clear" w:color="auto" w:fill="FFFFFF"/>
        <w:spacing w:after="0" w:line="300" w:lineRule="atLeast"/>
        <w:textAlignment w:val="baseline"/>
        <w:rPr>
          <w:ins w:id="5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2" w:author="Unknown">
        <w:r w:rsidRPr="00C3670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Константин — студент и получает стипендию. В его семье стипендия представляет</w:t>
        </w:r>
      </w:ins>
    </w:p>
    <w:p w:rsidR="00C36708" w:rsidRPr="00C36708" w:rsidRDefault="00C36708" w:rsidP="00C36708">
      <w:pPr>
        <w:shd w:val="clear" w:color="auto" w:fill="FFFFFF"/>
        <w:spacing w:after="390" w:line="300" w:lineRule="atLeast"/>
        <w:textAlignment w:val="baseline"/>
        <w:rPr>
          <w:ins w:id="5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4" w:author="Unknown"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произвольный доход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постоянный расход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семейный бюджет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фиксированный доход</w:t>
        </w:r>
      </w:ins>
    </w:p>
    <w:p w:rsidR="00C36708" w:rsidRPr="00C36708" w:rsidRDefault="00C36708" w:rsidP="00C36708">
      <w:pPr>
        <w:shd w:val="clear" w:color="auto" w:fill="FFFFFF"/>
        <w:spacing w:after="0" w:line="300" w:lineRule="atLeast"/>
        <w:textAlignment w:val="baseline"/>
        <w:rPr>
          <w:ins w:id="5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6" w:author="Unknown">
        <w:r w:rsidRPr="00C3670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Рантье — это прослойка людей, которые</w:t>
        </w:r>
      </w:ins>
    </w:p>
    <w:p w:rsidR="00C36708" w:rsidRPr="00C36708" w:rsidRDefault="00C36708" w:rsidP="00C36708">
      <w:pPr>
        <w:shd w:val="clear" w:color="auto" w:fill="FFFFFF"/>
        <w:spacing w:after="390" w:line="300" w:lineRule="atLeast"/>
        <w:textAlignment w:val="baseline"/>
        <w:rPr>
          <w:ins w:id="5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8" w:author="Unknown"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занимаются незаконным бизнесом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занимаются физическим трудом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3) переехали из сельской местности в </w:t>
        </w:r>
        <w:proofErr w:type="gramStart"/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городскую</w:t>
        </w:r>
        <w:proofErr w:type="gramEnd"/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живут на проценты от банковских вкладов</w:t>
        </w:r>
      </w:ins>
    </w:p>
    <w:p w:rsidR="00C36708" w:rsidRPr="00C36708" w:rsidRDefault="00C36708" w:rsidP="00C36708">
      <w:pPr>
        <w:shd w:val="clear" w:color="auto" w:fill="FFFFFF"/>
        <w:spacing w:after="0" w:line="300" w:lineRule="atLeast"/>
        <w:textAlignment w:val="baseline"/>
        <w:rPr>
          <w:ins w:id="5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0" w:author="Unknown">
        <w:r w:rsidRPr="00C3670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Какая из приведённых особенностей труда несовершенно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летних в возрасте 14-16 лет </w:t>
        </w:r>
        <w:r w:rsidRPr="00C3670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не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соответствует Трудовому кодексу РФ?</w:t>
        </w:r>
      </w:ins>
    </w:p>
    <w:p w:rsidR="00C36708" w:rsidRPr="00C36708" w:rsidRDefault="00C36708" w:rsidP="00C36708">
      <w:pPr>
        <w:shd w:val="clear" w:color="auto" w:fill="FFFFFF"/>
        <w:spacing w:after="390" w:line="300" w:lineRule="atLeast"/>
        <w:textAlignment w:val="baseline"/>
        <w:rPr>
          <w:ins w:id="6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2" w:author="Unknown"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работа в свободное от учёбы время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продолжительность рабочего дня не более 2,5 часа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работа в выходные дни и в ночное время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лёгкий труд</w:t>
        </w:r>
      </w:ins>
    </w:p>
    <w:p w:rsidR="00C36708" w:rsidRPr="00C36708" w:rsidRDefault="00C36708" w:rsidP="00C36708">
      <w:pPr>
        <w:shd w:val="clear" w:color="auto" w:fill="FFFFFF"/>
        <w:spacing w:after="0" w:line="300" w:lineRule="atLeast"/>
        <w:textAlignment w:val="baseline"/>
        <w:rPr>
          <w:ins w:id="6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4" w:author="Unknown">
        <w:r w:rsidRPr="00C3670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Что из перечисленного свидетельствует о рациональном ве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дении домашнего хозяйства?</w:t>
        </w:r>
      </w:ins>
    </w:p>
    <w:p w:rsidR="00C36708" w:rsidRPr="00C36708" w:rsidRDefault="00C36708" w:rsidP="00C36708">
      <w:pPr>
        <w:shd w:val="clear" w:color="auto" w:fill="FFFFFF"/>
        <w:spacing w:after="390" w:line="300" w:lineRule="atLeast"/>
        <w:textAlignment w:val="baseline"/>
        <w:rPr>
          <w:ins w:id="6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6" w:author="Unknown"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жизнь по принципу «по доходу и расход»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покупки более дешёвых продуктов с истекающим сроком годности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3) жёсткая экономия денежных средств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трата денег на предметы роскоши</w:t>
        </w:r>
      </w:ins>
    </w:p>
    <w:p w:rsidR="00C36708" w:rsidRPr="00C36708" w:rsidRDefault="00C36708" w:rsidP="00C36708">
      <w:pPr>
        <w:shd w:val="clear" w:color="auto" w:fill="FFFFFF"/>
        <w:spacing w:after="0" w:line="300" w:lineRule="atLeast"/>
        <w:textAlignment w:val="baseline"/>
        <w:rPr>
          <w:ins w:id="6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8" w:author="Unknown">
        <w:r w:rsidRPr="00C3670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слово (словосочетание), которое обобщает перечис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ленное, и запишите цифру, под которой оно указано.</w:t>
        </w:r>
      </w:ins>
    </w:p>
    <w:p w:rsidR="00C36708" w:rsidRPr="00C36708" w:rsidRDefault="00C36708" w:rsidP="00C36708">
      <w:pPr>
        <w:shd w:val="clear" w:color="auto" w:fill="FFFFFF"/>
        <w:spacing w:after="390" w:line="300" w:lineRule="atLeast"/>
        <w:textAlignment w:val="baseline"/>
        <w:rPr>
          <w:ins w:id="6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0" w:author="Unknown"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Проценты от банковского вклада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доходы семьи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средства от личного подсобного хозяйства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пособие по уходу за ребёнком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пособие по временной нетрудоспо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собности</w:t>
        </w:r>
      </w:ins>
    </w:p>
    <w:p w:rsidR="00C36708" w:rsidRPr="00C36708" w:rsidRDefault="00C36708" w:rsidP="00C36708">
      <w:pPr>
        <w:shd w:val="clear" w:color="auto" w:fill="FFFFFF"/>
        <w:spacing w:after="0" w:line="300" w:lineRule="atLeast"/>
        <w:textAlignment w:val="baseline"/>
        <w:rPr>
          <w:ins w:id="7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2" w:author="Unknown">
        <w:r w:rsidRPr="00C3670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денежными средствами / видами деятельности и составными частями семейного бюджета: к каждому элементу первого столбца подберите соответствующий элемент из второго столбца.</w:t>
        </w:r>
      </w:ins>
    </w:p>
    <w:p w:rsidR="00C36708" w:rsidRPr="00C36708" w:rsidRDefault="00C36708" w:rsidP="00C36708">
      <w:pPr>
        <w:shd w:val="clear" w:color="auto" w:fill="FFFFFF"/>
        <w:spacing w:after="390" w:line="315" w:lineRule="atLeast"/>
        <w:textAlignment w:val="baseline"/>
        <w:rPr>
          <w:ins w:id="73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74" w:author="Unknown">
        <w:r w:rsidRPr="00C36708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Денежные средства / виды деятельности</w:t>
        </w:r>
      </w:ins>
    </w:p>
    <w:p w:rsidR="00C36708" w:rsidRPr="00C36708" w:rsidRDefault="00C36708" w:rsidP="00C36708">
      <w:pPr>
        <w:shd w:val="clear" w:color="auto" w:fill="FFFFFF"/>
        <w:spacing w:after="390" w:line="300" w:lineRule="atLeast"/>
        <w:textAlignment w:val="baseline"/>
        <w:rPr>
          <w:ins w:id="7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6" w:author="Unknown"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проценты от банковского вклада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проценты по взятому кредиту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посещение занятий по фитнесу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материнский капитал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Д) подоходный налог</w:t>
        </w:r>
      </w:ins>
    </w:p>
    <w:p w:rsidR="00C36708" w:rsidRPr="00C36708" w:rsidRDefault="00C36708" w:rsidP="00C36708">
      <w:pPr>
        <w:shd w:val="clear" w:color="auto" w:fill="FFFFFF"/>
        <w:spacing w:after="390" w:line="315" w:lineRule="atLeast"/>
        <w:textAlignment w:val="baseline"/>
        <w:rPr>
          <w:ins w:id="77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78" w:author="Unknown">
        <w:r w:rsidRPr="00C36708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Семейный бюджет</w:t>
        </w:r>
      </w:ins>
    </w:p>
    <w:p w:rsidR="00C36708" w:rsidRPr="00C36708" w:rsidRDefault="00C36708" w:rsidP="00C36708">
      <w:pPr>
        <w:shd w:val="clear" w:color="auto" w:fill="FFFFFF"/>
        <w:spacing w:after="390" w:line="300" w:lineRule="atLeast"/>
        <w:textAlignment w:val="baseline"/>
        <w:rPr>
          <w:ins w:id="7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0" w:author="Unknown"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доходная часть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расходная часть</w:t>
        </w:r>
      </w:ins>
    </w:p>
    <w:p w:rsidR="00C36708" w:rsidRPr="00C36708" w:rsidRDefault="00C36708" w:rsidP="00C36708">
      <w:pPr>
        <w:shd w:val="clear" w:color="auto" w:fill="FFFFFF"/>
        <w:spacing w:after="0" w:line="300" w:lineRule="atLeast"/>
        <w:textAlignment w:val="baseline"/>
        <w:rPr>
          <w:ins w:id="8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2" w:author="Unknown">
        <w:r w:rsidRPr="00C3670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</w:t>
        </w:r>
      </w:ins>
    </w:p>
    <w:p w:rsidR="00C36708" w:rsidRPr="00C36708" w:rsidRDefault="00C36708" w:rsidP="00C36708">
      <w:pPr>
        <w:shd w:val="clear" w:color="auto" w:fill="FFFFFF"/>
        <w:spacing w:after="390" w:line="300" w:lineRule="atLeast"/>
        <w:textAlignment w:val="baseline"/>
        <w:rPr>
          <w:ins w:id="8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4" w:author="Unknown"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Все денежные средства, которые вносят в семейный бюджет члены семьи, можно назвать доходами семьи.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Личное подсобное хозяйство не учитывается в структуре семейного бюджета.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 соответствии с Трудовым кодексом до 16 лет ребёнок не может поступить на работу.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 фиксированным доходам семьи относится пенсия, которую получает бабушка.</w:t>
        </w:r>
      </w:ins>
    </w:p>
    <w:p w:rsidR="00C36708" w:rsidRPr="00C36708" w:rsidRDefault="00C36708" w:rsidP="00C36708">
      <w:pPr>
        <w:shd w:val="clear" w:color="auto" w:fill="FFFFFF"/>
        <w:spacing w:after="0" w:line="300" w:lineRule="atLeast"/>
        <w:textAlignment w:val="baseline"/>
        <w:rPr>
          <w:ins w:id="8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6" w:author="Unknown">
        <w:r w:rsidRPr="00C36708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</w:t>
        </w:r>
        <w:proofErr w:type="gramStart"/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ск в сх</w:t>
        </w:r>
        <w:proofErr w:type="gramEnd"/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еме.</w:t>
        </w:r>
      </w:ins>
    </w:p>
    <w:p w:rsidR="00C36708" w:rsidRPr="00C36708" w:rsidRDefault="00C36708" w:rsidP="00C36708">
      <w:pPr>
        <w:shd w:val="clear" w:color="auto" w:fill="FFFFFF"/>
        <w:spacing w:after="390" w:line="300" w:lineRule="atLeast"/>
        <w:textAlignment w:val="baseline"/>
        <w:rPr>
          <w:ins w:id="8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r>
        <w:rPr>
          <w:rFonts w:ascii="Segoe UI" w:eastAsia="Times New Roman" w:hAnsi="Segoe UI" w:cs="Segoe UI"/>
          <w:noProof/>
          <w:color w:val="555555"/>
          <w:sz w:val="26"/>
          <w:szCs w:val="26"/>
          <w:lang w:eastAsia="ru-RU"/>
        </w:rPr>
        <w:lastRenderedPageBreak/>
        <w:drawing>
          <wp:inline distT="0" distB="0" distL="0" distR="0">
            <wp:extent cx="2927985" cy="1233170"/>
            <wp:effectExtent l="0" t="0" r="5715" b="5080"/>
            <wp:docPr id="1" name="Рисунок 1" descr="Тест по обществознанию Экономика семьи 2 вариант 9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Тест по обществознанию Экономика семьи 2 вариант 9 задание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985" cy="123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708" w:rsidRPr="00C36708" w:rsidRDefault="00C36708" w:rsidP="00C36708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8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9" w:author="Unknown">
        <w:r w:rsidRPr="00C36708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обществознанию Экономика семьи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C36708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1-1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2-2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3-2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4-1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5-3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6-2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7-12211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8-234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9-Переменный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C36708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1-3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2-4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3-4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4-3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5-1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6-2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7-12212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8-14</w:t>
        </w:r>
        <w:r w:rsidRPr="00C36708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9-Обязательные</w:t>
        </w:r>
      </w:ins>
    </w:p>
    <w:p w:rsidR="002C4F03" w:rsidRDefault="002C4F03"/>
    <w:sectPr w:rsidR="002C4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268"/>
    <w:rsid w:val="002C4F03"/>
    <w:rsid w:val="00C36708"/>
    <w:rsid w:val="00F7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367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367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670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3670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C36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36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36708"/>
    <w:rPr>
      <w:b/>
      <w:bCs/>
    </w:rPr>
  </w:style>
  <w:style w:type="character" w:customStyle="1" w:styleId="apple-converted-space">
    <w:name w:val="apple-converted-space"/>
    <w:basedOn w:val="a0"/>
    <w:rsid w:val="00C36708"/>
  </w:style>
  <w:style w:type="character" w:styleId="a5">
    <w:name w:val="Hyperlink"/>
    <w:basedOn w:val="a0"/>
    <w:uiPriority w:val="99"/>
    <w:semiHidden/>
    <w:unhideWhenUsed/>
    <w:rsid w:val="00C3670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36708"/>
    <w:rPr>
      <w:color w:val="800080"/>
      <w:u w:val="single"/>
    </w:rPr>
  </w:style>
  <w:style w:type="paragraph" w:customStyle="1" w:styleId="sertxt">
    <w:name w:val="sertxt"/>
    <w:basedOn w:val="a"/>
    <w:rsid w:val="00C36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6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67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367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367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670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3670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C36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36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36708"/>
    <w:rPr>
      <w:b/>
      <w:bCs/>
    </w:rPr>
  </w:style>
  <w:style w:type="character" w:customStyle="1" w:styleId="apple-converted-space">
    <w:name w:val="apple-converted-space"/>
    <w:basedOn w:val="a0"/>
    <w:rsid w:val="00C36708"/>
  </w:style>
  <w:style w:type="character" w:styleId="a5">
    <w:name w:val="Hyperlink"/>
    <w:basedOn w:val="a0"/>
    <w:uiPriority w:val="99"/>
    <w:semiHidden/>
    <w:unhideWhenUsed/>
    <w:rsid w:val="00C3670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36708"/>
    <w:rPr>
      <w:color w:val="800080"/>
      <w:u w:val="single"/>
    </w:rPr>
  </w:style>
  <w:style w:type="paragraph" w:customStyle="1" w:styleId="sertxt">
    <w:name w:val="sertxt"/>
    <w:basedOn w:val="a"/>
    <w:rsid w:val="00C36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6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67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341937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309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  <w:divsChild>
            <w:div w:id="808716783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27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694</Words>
  <Characters>3958</Characters>
  <Application>Microsoft Office Word</Application>
  <DocSecurity>0</DocSecurity>
  <Lines>32</Lines>
  <Paragraphs>9</Paragraphs>
  <ScaleCrop>false</ScaleCrop>
  <Company/>
  <LinksUpToDate>false</LinksUpToDate>
  <CharactersWithSpaces>4643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2019-02-14T07:05:00Z</dcterms:created>
  <dcterms:modified xsi:type="dcterms:W3CDTF">2019-02-14T07:06:00Z</dcterms:modified>
</cp:coreProperties>
</file>